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ACA22" w14:textId="77777777" w:rsidR="006D2A21" w:rsidRPr="00021E34" w:rsidRDefault="006D2A21" w:rsidP="00E12996">
      <w:pPr>
        <w:jc w:val="center"/>
        <w:rPr>
          <w:rFonts w:ascii="Calibri" w:hAnsi="Calibri" w:cs="Arial"/>
          <w:b/>
          <w:noProof/>
          <w:color w:val="1F497D"/>
          <w:lang w:val="en-US"/>
        </w:rPr>
      </w:pPr>
    </w:p>
    <w:p w14:paraId="5C294787" w14:textId="77777777" w:rsidR="006D2A21" w:rsidRPr="00CF08C2" w:rsidRDefault="006D2A21" w:rsidP="00CF08C2">
      <w:pPr>
        <w:rPr>
          <w:rFonts w:ascii="Arial" w:hAnsi="Arial" w:cs="Arial"/>
          <w:u w:val="single"/>
        </w:rPr>
      </w:pPr>
    </w:p>
    <w:p w14:paraId="36A9E354" w14:textId="77777777" w:rsidR="006D2A21" w:rsidRPr="00CF08C2" w:rsidRDefault="00F65E70" w:rsidP="00CF08C2">
      <w:pPr>
        <w:rPr>
          <w:rFonts w:ascii="Arial" w:hAnsi="Arial" w:cs="Arial"/>
          <w:b/>
        </w:rPr>
      </w:pPr>
      <w:r>
        <w:rPr>
          <w:noProof/>
          <w:lang w:val="fr-BE" w:eastAsia="fr-BE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13F0E6" wp14:editId="52115C18">
                <wp:simplePos x="0" y="0"/>
                <wp:positionH relativeFrom="column">
                  <wp:posOffset>1600200</wp:posOffset>
                </wp:positionH>
                <wp:positionV relativeFrom="paragraph">
                  <wp:posOffset>64135</wp:posOffset>
                </wp:positionV>
                <wp:extent cx="2948305" cy="349250"/>
                <wp:effectExtent l="0" t="0" r="23495" b="317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49250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8432C" w14:textId="77777777" w:rsidR="00A92FC9" w:rsidRPr="001400F7" w:rsidRDefault="00A92FC9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</w:rPr>
                              <w:t>Групповое задание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13F0E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126pt;margin-top:5.05pt;width:232.15pt;height: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" fillcolor="#0070c0" strokecolor="#4f81bd" strokeweight=".5pt">
                <v:textbox>
                  <w:txbxContent>
                    <w:p w14:paraId="2CE8432C" w14:textId="77777777" w:rsidR="00A92FC9" w:rsidRPr="001400F7" w:rsidRDefault="00A92FC9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</w:rPr>
                        <w:t>Групповое задание</w:t>
                      </w:r>
                    </w:p>
                  </w:txbxContent>
                </v:textbox>
              </v:shape>
            </w:pict>
          </mc:Fallback>
        </mc:AlternateContent>
      </w:r>
    </w:p>
    <w:p w14:paraId="2E82ECD3" w14:textId="77777777" w:rsidR="006D2A21" w:rsidRPr="00CF08C2" w:rsidRDefault="006D2A21" w:rsidP="00CF08C2">
      <w:pPr>
        <w:rPr>
          <w:rFonts w:ascii="Arial" w:hAnsi="Arial" w:cs="Arial"/>
          <w:b/>
        </w:rPr>
      </w:pPr>
    </w:p>
    <w:p w14:paraId="6FC43649" w14:textId="77777777" w:rsidR="006D2A21" w:rsidRPr="00CF08C2" w:rsidRDefault="006D2A21" w:rsidP="00CF08C2">
      <w:pPr>
        <w:rPr>
          <w:rFonts w:ascii="Arial" w:hAnsi="Arial" w:cs="Arial"/>
          <w:b/>
        </w:rPr>
      </w:pPr>
    </w:p>
    <w:tbl>
      <w:tblPr>
        <w:tblW w:w="101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2"/>
        <w:gridCol w:w="6528"/>
      </w:tblGrid>
      <w:tr w:rsidR="006D2A21" w:rsidRPr="00CF08C2" w14:paraId="490BF6AB" w14:textId="77777777" w:rsidTr="00C14061">
        <w:trPr>
          <w:trHeight w:val="665"/>
        </w:trPr>
        <w:tc>
          <w:tcPr>
            <w:tcW w:w="3642" w:type="dxa"/>
          </w:tcPr>
          <w:p w14:paraId="55639457" w14:textId="77777777" w:rsidR="006D2A21" w:rsidRPr="00CF08C2" w:rsidRDefault="006D2A21" w:rsidP="00C140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6528" w:type="dxa"/>
          </w:tcPr>
          <w:p w14:paraId="683EB754" w14:textId="7422FB97" w:rsidR="006D2A21" w:rsidRPr="00CF08C2" w:rsidRDefault="00D46501" w:rsidP="00CF08C2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Работа в малых</w:t>
            </w:r>
            <w:r w:rsidR="006D2A21">
              <w:rPr>
                <w:rFonts w:ascii="Arial" w:hAnsi="Arial"/>
              </w:rPr>
              <w:t xml:space="preserve"> группа</w:t>
            </w:r>
            <w:r>
              <w:rPr>
                <w:rFonts w:ascii="Arial" w:hAnsi="Arial"/>
              </w:rPr>
              <w:t>х:</w:t>
            </w:r>
            <w:r w:rsidR="006D2A21">
              <w:rPr>
                <w:rFonts w:ascii="Arial" w:hAnsi="Arial"/>
              </w:rPr>
              <w:t xml:space="preserve"> "Определение исполнителей осуществления"</w:t>
            </w:r>
            <w:r w:rsidR="00A92FC9">
              <w:rPr>
                <w:rFonts w:ascii="Arial" w:hAnsi="Arial"/>
              </w:rPr>
              <w:t>.</w:t>
            </w:r>
          </w:p>
        </w:tc>
      </w:tr>
      <w:tr w:rsidR="006D2A21" w:rsidRPr="00CF08C2" w14:paraId="188019B6" w14:textId="77777777" w:rsidTr="00C14061">
        <w:tc>
          <w:tcPr>
            <w:tcW w:w="3642" w:type="dxa"/>
          </w:tcPr>
          <w:p w14:paraId="6B02E033" w14:textId="77777777" w:rsidR="006D2A21" w:rsidRPr="00CF08C2" w:rsidRDefault="006D2A21" w:rsidP="00C140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685FFBD0" w14:textId="77777777"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28" w:type="dxa"/>
          </w:tcPr>
          <w:p w14:paraId="454C3AFF" w14:textId="209D6461" w:rsidR="006D2A21" w:rsidRPr="00CF08C2" w:rsidRDefault="006D2A21" w:rsidP="00CF08C2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1 час</w:t>
            </w:r>
          </w:p>
        </w:tc>
      </w:tr>
      <w:tr w:rsidR="006D2A21" w:rsidRPr="00CF08C2" w14:paraId="238D1C21" w14:textId="77777777" w:rsidTr="00C14061">
        <w:trPr>
          <w:trHeight w:val="435"/>
        </w:trPr>
        <w:tc>
          <w:tcPr>
            <w:tcW w:w="3642" w:type="dxa"/>
          </w:tcPr>
          <w:p w14:paraId="05672321" w14:textId="77777777" w:rsidR="006D2A21" w:rsidRPr="00CF08C2" w:rsidRDefault="006D2A21" w:rsidP="00C140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Требования к месту(ам) проведения занятия</w:t>
            </w:r>
          </w:p>
          <w:p w14:paraId="60BB4B74" w14:textId="77777777"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28" w:type="dxa"/>
          </w:tcPr>
          <w:p w14:paraId="1C27AA2A" w14:textId="77777777" w:rsidR="00D46501" w:rsidRDefault="00D46501" w:rsidP="00CF08C2">
            <w:pPr>
              <w:rPr>
                <w:rFonts w:ascii="Arial" w:hAnsi="Arial"/>
              </w:rPr>
            </w:pPr>
          </w:p>
          <w:p w14:paraId="0C4A9043" w14:textId="3891604B" w:rsidR="006D2A21" w:rsidRPr="00CF08C2" w:rsidRDefault="00255599" w:rsidP="00CF08C2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Помещение(я) для четырех малых групп</w:t>
            </w:r>
            <w:r w:rsidR="00A92FC9">
              <w:rPr>
                <w:rFonts w:ascii="Arial" w:hAnsi="Arial"/>
              </w:rPr>
              <w:t>.</w:t>
            </w:r>
          </w:p>
        </w:tc>
      </w:tr>
      <w:tr w:rsidR="006D2A21" w:rsidRPr="00CF08C2" w14:paraId="4DE38F28" w14:textId="77777777" w:rsidTr="00C14061">
        <w:trPr>
          <w:trHeight w:val="683"/>
        </w:trPr>
        <w:tc>
          <w:tcPr>
            <w:tcW w:w="3642" w:type="dxa"/>
          </w:tcPr>
          <w:p w14:paraId="777CE3E5" w14:textId="77777777" w:rsidR="006D2A21" w:rsidRPr="00CF08C2" w:rsidRDefault="006D2A21" w:rsidP="00C1406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0D3FB417" w14:textId="77777777"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28" w:type="dxa"/>
          </w:tcPr>
          <w:p w14:paraId="5FEC9F69" w14:textId="7F941AF3" w:rsidR="006D2A21" w:rsidRPr="00CF08C2" w:rsidRDefault="00255599" w:rsidP="00CF08C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4 стола в основной аудитории с листами бумаги,  приклеенными скотчем, и маркеры разных цветов (по крайней мере по одному на каждого участника)</w:t>
            </w:r>
            <w:r w:rsidR="00A92FC9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  <w:p w14:paraId="13AC5CCF" w14:textId="6FDAD103" w:rsidR="008E0CEE" w:rsidRPr="00CF08C2" w:rsidRDefault="001A4171" w:rsidP="00CF08C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Экземпляры текста Конвенции</w:t>
            </w:r>
            <w:r w:rsidR="00A92FC9">
              <w:rPr>
                <w:rFonts w:ascii="Arial" w:hAnsi="Arial"/>
              </w:rPr>
              <w:t>.</w:t>
            </w:r>
          </w:p>
          <w:p w14:paraId="5671269F" w14:textId="77777777" w:rsidR="006D2A21" w:rsidRPr="00CF08C2" w:rsidRDefault="006D2A21" w:rsidP="00CF08C2">
            <w:pPr>
              <w:rPr>
                <w:rFonts w:ascii="Arial" w:hAnsi="Arial" w:cs="Arial"/>
                <w:bCs/>
              </w:rPr>
            </w:pPr>
          </w:p>
        </w:tc>
      </w:tr>
    </w:tbl>
    <w:p w14:paraId="2DF7D2DD" w14:textId="77777777"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bCs/>
        </w:rPr>
      </w:pPr>
    </w:p>
    <w:p w14:paraId="17614041" w14:textId="77777777"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bCs/>
        </w:rPr>
      </w:pPr>
    </w:p>
    <w:p w14:paraId="08EABA89" w14:textId="77777777" w:rsidR="006D2A21" w:rsidRPr="00CF08C2" w:rsidRDefault="006D2A21" w:rsidP="00CF08C2">
      <w:pPr>
        <w:tabs>
          <w:tab w:val="left" w:pos="720"/>
        </w:tabs>
        <w:rPr>
          <w:rFonts w:ascii="Arial" w:hAnsi="Arial" w:cs="Arial"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Задача</w:t>
      </w:r>
    </w:p>
    <w:p w14:paraId="3002C0BC" w14:textId="77777777"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bCs/>
        </w:rPr>
      </w:pPr>
    </w:p>
    <w:p w14:paraId="74A8B127" w14:textId="6A29074F" w:rsidR="009879E0" w:rsidRPr="00CF08C2" w:rsidRDefault="009879E0" w:rsidP="00CF08C2">
      <w:p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В процессе выполнения этого задания участники должны определить </w:t>
      </w:r>
      <w:r w:rsidR="00C973DE">
        <w:rPr>
          <w:rFonts w:ascii="Arial" w:hAnsi="Arial"/>
        </w:rPr>
        <w:t>исполнителей</w:t>
      </w:r>
      <w:r>
        <w:rPr>
          <w:rFonts w:ascii="Arial" w:hAnsi="Arial"/>
        </w:rPr>
        <w:t xml:space="preserve">, участвующих в осуществлении конкретных положений Конвенции, и методы их действий, то есть как им всем вместе следует, нельзя или рекомендуется работать, чтобы обеспечить эффективное </w:t>
      </w:r>
      <w:r w:rsidR="00D46501">
        <w:rPr>
          <w:rFonts w:ascii="Arial" w:hAnsi="Arial"/>
        </w:rPr>
        <w:t xml:space="preserve">ее </w:t>
      </w:r>
      <w:r>
        <w:rPr>
          <w:rFonts w:ascii="Arial" w:hAnsi="Arial"/>
        </w:rPr>
        <w:t>осуществление.</w:t>
      </w:r>
    </w:p>
    <w:p w14:paraId="06A1229A" w14:textId="77777777"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</w:rPr>
      </w:pPr>
    </w:p>
    <w:p w14:paraId="6EB9241E" w14:textId="77777777" w:rsidR="0042063C" w:rsidRPr="00CF08C2" w:rsidRDefault="0042063C" w:rsidP="00CF08C2">
      <w:pPr>
        <w:tabs>
          <w:tab w:val="left" w:pos="720"/>
        </w:tabs>
        <w:rPr>
          <w:rFonts w:ascii="Arial" w:hAnsi="Arial" w:cs="Arial"/>
          <w:b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Условия задания</w:t>
      </w:r>
    </w:p>
    <w:p w14:paraId="4FAB7940" w14:textId="77777777"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</w:rPr>
      </w:pPr>
    </w:p>
    <w:p w14:paraId="00576AE3" w14:textId="77777777"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Каждая малая группа будет обсуждать конкретную тему и меру по осуществлению:</w:t>
      </w:r>
    </w:p>
    <w:p w14:paraId="34AC49C0" w14:textId="77777777" w:rsidR="0042063C" w:rsidRPr="00CF08C2" w:rsidRDefault="0042063C" w:rsidP="00CF08C2">
      <w:pPr>
        <w:tabs>
          <w:tab w:val="left" w:pos="720"/>
        </w:tabs>
        <w:rPr>
          <w:rFonts w:ascii="Arial" w:hAnsi="Arial" w:cs="Arial"/>
          <w:bCs/>
        </w:rPr>
      </w:pPr>
    </w:p>
    <w:p w14:paraId="509628F0" w14:textId="16933FA1"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Малая группа 1: Реформирование законодательства и политики (мера по осуществлению) в части обеспечения правоспособности </w:t>
      </w:r>
      <w:ins w:id="0" w:author="Janina Arsenjeva" w:date="2015-09-29T17:22:00Z">
        <w:r w:rsidR="00264694">
          <w:rPr>
            <w:rFonts w:ascii="Arial" w:hAnsi="Arial"/>
          </w:rPr>
          <w:t xml:space="preserve">людей с инвалидностью </w:t>
        </w:r>
      </w:ins>
      <w:del w:id="1" w:author="Janina Arsenjeva" w:date="2015-09-29T17:22:00Z">
        <w:r w:rsidDel="00264694">
          <w:rPr>
            <w:rFonts w:ascii="Arial" w:hAnsi="Arial"/>
          </w:rPr>
          <w:delText>инвалидов</w:delText>
        </w:r>
      </w:del>
      <w:r>
        <w:rPr>
          <w:rFonts w:ascii="Arial" w:hAnsi="Arial"/>
        </w:rPr>
        <w:t xml:space="preserve"> и принятия ими решений при посторонней поддержке (тема).</w:t>
      </w:r>
    </w:p>
    <w:p w14:paraId="2BAD4D6A" w14:textId="77777777"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Малая группа 2: Обеспечение инклюзивности услуг (мера по осуществлению) в сфере образования (тема).</w:t>
      </w:r>
    </w:p>
    <w:p w14:paraId="327FA743" w14:textId="77777777"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Малая группа 3: Формирование бюджета с учетом выделения финансирования (мера по осуществлению) мероприятий по обеспечению соблюдения требований универсального дизайна при строительстве общественных зданий (тема)</w:t>
      </w:r>
    </w:p>
    <w:p w14:paraId="66408151" w14:textId="77777777" w:rsidR="0042063C" w:rsidRPr="00CF08C2" w:rsidRDefault="0042063C" w:rsidP="00CF08C2">
      <w:pPr>
        <w:numPr>
          <w:ilvl w:val="0"/>
          <w:numId w:val="22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Малая группа 4: Мониторинг (мера по осуществлению) хода выполнения национальной стратегии по вопросам инвалидности (тема).</w:t>
      </w:r>
    </w:p>
    <w:p w14:paraId="53ADE14F" w14:textId="77777777" w:rsidR="001A4171" w:rsidRPr="00CF08C2" w:rsidRDefault="001A4171" w:rsidP="00CF08C2">
      <w:pPr>
        <w:tabs>
          <w:tab w:val="left" w:pos="720"/>
        </w:tabs>
        <w:rPr>
          <w:rFonts w:ascii="Arial" w:hAnsi="Arial" w:cs="Arial"/>
          <w:b/>
          <w:bCs/>
        </w:rPr>
      </w:pPr>
    </w:p>
    <w:p w14:paraId="50A96838" w14:textId="77777777"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Динамика, роли и необходимое время</w:t>
      </w:r>
    </w:p>
    <w:p w14:paraId="0E1001FD" w14:textId="77777777" w:rsidR="006D2A21" w:rsidRPr="00CF08C2" w:rsidRDefault="006D2A21" w:rsidP="00CF08C2">
      <w:pPr>
        <w:tabs>
          <w:tab w:val="left" w:pos="720"/>
        </w:tabs>
        <w:ind w:left="540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 </w:t>
      </w:r>
    </w:p>
    <w:p w14:paraId="172911FE" w14:textId="034405D0" w:rsidR="00CC4696" w:rsidRDefault="006D2A21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Фасилитатор объясняет условия задания всей</w:t>
      </w:r>
      <w:r w:rsidR="00A92FC9">
        <w:rPr>
          <w:rFonts w:ascii="Arial" w:hAnsi="Arial"/>
        </w:rPr>
        <w:t xml:space="preserve"> группе в основной аудитории,</w:t>
      </w:r>
      <w:r>
        <w:rPr>
          <w:rFonts w:ascii="Arial" w:hAnsi="Arial"/>
        </w:rPr>
        <w:t xml:space="preserve"> делит участников на </w:t>
      </w:r>
      <w:r>
        <w:rPr>
          <w:rFonts w:ascii="Arial" w:hAnsi="Arial"/>
          <w:i/>
        </w:rPr>
        <w:t xml:space="preserve">четыре малые группы, </w:t>
      </w:r>
      <w:r>
        <w:rPr>
          <w:rFonts w:ascii="Arial" w:hAnsi="Arial"/>
        </w:rPr>
        <w:t>выдает каждой группе ее тему, убеждается, что всем все ясно, и предлагает всем четырем группам занять свои места за соответствующими столами (5-10 мин.)</w:t>
      </w:r>
      <w:r w:rsidR="00A92FC9">
        <w:rPr>
          <w:rFonts w:ascii="Arial" w:hAnsi="Arial"/>
        </w:rPr>
        <w:t>.</w:t>
      </w:r>
    </w:p>
    <w:p w14:paraId="1DA3F0E7" w14:textId="77777777" w:rsidR="00CC4696" w:rsidRDefault="00CC4696">
      <w:pPr>
        <w:rPr>
          <w:rFonts w:ascii="Arial" w:hAnsi="Arial" w:cs="Arial"/>
          <w:bCs/>
        </w:rPr>
      </w:pPr>
      <w:r>
        <w:br w:type="page"/>
      </w:r>
    </w:p>
    <w:p w14:paraId="355D872A" w14:textId="77777777" w:rsidR="006D2A21" w:rsidRPr="00CF08C2" w:rsidRDefault="006D2A21" w:rsidP="00CC4696">
      <w:pPr>
        <w:pStyle w:val="ListParagraph"/>
        <w:tabs>
          <w:tab w:val="left" w:pos="720"/>
        </w:tabs>
        <w:rPr>
          <w:rFonts w:ascii="Arial" w:hAnsi="Arial" w:cs="Arial"/>
          <w:bCs/>
        </w:rPr>
      </w:pPr>
    </w:p>
    <w:p w14:paraId="60172767" w14:textId="687690D5" w:rsidR="006D2A21" w:rsidRPr="00CF08C2" w:rsidRDefault="006D2A21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Групповая дискуссия и опреде</w:t>
      </w:r>
      <w:r w:rsidR="00A92FC9">
        <w:rPr>
          <w:rFonts w:ascii="Arial" w:hAnsi="Arial"/>
        </w:rPr>
        <w:t>ление исполнителей</w:t>
      </w:r>
      <w:r>
        <w:rPr>
          <w:rFonts w:ascii="Arial" w:hAnsi="Arial"/>
        </w:rPr>
        <w:t xml:space="preserve">. Малая группа назначает докладчика. Каждая группа работает за своим столом с </w:t>
      </w:r>
      <w:r w:rsidR="00A92FC9">
        <w:rPr>
          <w:rFonts w:ascii="Arial" w:hAnsi="Arial"/>
        </w:rPr>
        <w:t>приклеенным скотчем листом бумаги.</w:t>
      </w:r>
      <w:r>
        <w:rPr>
          <w:rFonts w:ascii="Arial" w:hAnsi="Arial"/>
        </w:rPr>
        <w:t xml:space="preserve"> </w:t>
      </w:r>
      <w:r w:rsidR="00A92FC9">
        <w:rPr>
          <w:rFonts w:ascii="Arial" w:hAnsi="Arial"/>
        </w:rPr>
        <w:t>У</w:t>
      </w:r>
      <w:r>
        <w:rPr>
          <w:rFonts w:ascii="Arial" w:hAnsi="Arial"/>
        </w:rPr>
        <w:t xml:space="preserve"> каждого члена группы имеется маркер. В начале участн</w:t>
      </w:r>
      <w:r w:rsidR="00D46501">
        <w:rPr>
          <w:rFonts w:ascii="Arial" w:hAnsi="Arial"/>
        </w:rPr>
        <w:t>ики записывают в соответствующих кружках</w:t>
      </w:r>
      <w:r>
        <w:rPr>
          <w:rFonts w:ascii="Arial" w:hAnsi="Arial"/>
        </w:rPr>
        <w:t xml:space="preserve"> на листе бумаги конкретных субъектов-исполнителей меры по осуществлению и/или темы. Затем они обсуждают варианты взаимоотношений между всеми этими исполнителями, которые должны обеспечить положительный результат данной меры по осуществлению. </w:t>
      </w:r>
      <w:r w:rsidR="00A92FC9">
        <w:rPr>
          <w:rFonts w:ascii="Arial" w:hAnsi="Arial"/>
        </w:rPr>
        <w:t>После этого</w:t>
      </w:r>
      <w:r>
        <w:rPr>
          <w:rFonts w:ascii="Arial" w:hAnsi="Arial"/>
        </w:rPr>
        <w:t xml:space="preserve"> группа соединяет линиями взаимодействующих исполнителей. Участники должны использовать маркеры разных цветов, чтобы обозначить степень важности конкретного взаимодействия: например, крас</w:t>
      </w:r>
      <w:bookmarkStart w:id="2" w:name="_GoBack"/>
      <w:bookmarkEnd w:id="2"/>
      <w:r>
        <w:rPr>
          <w:rFonts w:ascii="Arial" w:hAnsi="Arial"/>
        </w:rPr>
        <w:t>ная линия, соединяющая двух субъектов-исполнителей</w:t>
      </w:r>
      <w:r w:rsidR="00A92FC9">
        <w:rPr>
          <w:rFonts w:ascii="Arial" w:hAnsi="Arial"/>
        </w:rPr>
        <w:t>,</w:t>
      </w:r>
      <w:r>
        <w:rPr>
          <w:rFonts w:ascii="Arial" w:hAnsi="Arial"/>
        </w:rPr>
        <w:t xml:space="preserve"> указывает на особую важность их отношений для осуществления Конвенции; синяя линия - показывает достаточную значимость их отн</w:t>
      </w:r>
      <w:r w:rsidR="00D46501">
        <w:rPr>
          <w:rFonts w:ascii="Arial" w:hAnsi="Arial"/>
        </w:rPr>
        <w:t xml:space="preserve">ошений; пунктирная линия - </w:t>
      </w:r>
      <w:r>
        <w:rPr>
          <w:rFonts w:ascii="Arial" w:hAnsi="Arial"/>
        </w:rPr>
        <w:t>связь, которая важна для осуществления, но она пока еще не установлена или недостаточно устойчивая (20 мин).</w:t>
      </w:r>
    </w:p>
    <w:p w14:paraId="734F8FC1" w14:textId="64080161" w:rsidR="006D2A21" w:rsidRPr="00CF08C2" w:rsidRDefault="00D02604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Поочередное обсуждение: В основн</w:t>
      </w:r>
      <w:r w:rsidR="00A92FC9">
        <w:rPr>
          <w:rFonts w:ascii="Arial" w:hAnsi="Arial"/>
        </w:rPr>
        <w:t>ой</w:t>
      </w:r>
      <w:r>
        <w:rPr>
          <w:rFonts w:ascii="Arial" w:hAnsi="Arial"/>
        </w:rPr>
        <w:t xml:space="preserve"> аудитори</w:t>
      </w:r>
      <w:r w:rsidR="00A92FC9">
        <w:rPr>
          <w:rFonts w:ascii="Arial" w:hAnsi="Arial"/>
        </w:rPr>
        <w:t>и все</w:t>
      </w:r>
      <w:r>
        <w:rPr>
          <w:rFonts w:ascii="Arial" w:hAnsi="Arial"/>
        </w:rPr>
        <w:t xml:space="preserve"> группы подходят </w:t>
      </w:r>
      <w:r w:rsidR="00815CC8">
        <w:rPr>
          <w:rFonts w:ascii="Arial" w:hAnsi="Arial"/>
        </w:rPr>
        <w:t xml:space="preserve">по очереди </w:t>
      </w:r>
      <w:r>
        <w:rPr>
          <w:rFonts w:ascii="Arial" w:hAnsi="Arial"/>
        </w:rPr>
        <w:t>к</w:t>
      </w:r>
      <w:r w:rsidR="00815CC8">
        <w:rPr>
          <w:rFonts w:ascii="Arial" w:hAnsi="Arial"/>
        </w:rPr>
        <w:t>о</w:t>
      </w:r>
      <w:r>
        <w:rPr>
          <w:rFonts w:ascii="Arial" w:hAnsi="Arial"/>
        </w:rPr>
        <w:t xml:space="preserve"> </w:t>
      </w:r>
      <w:r w:rsidR="00815CC8">
        <w:rPr>
          <w:rFonts w:ascii="Arial" w:hAnsi="Arial"/>
        </w:rPr>
        <w:t>всем</w:t>
      </w:r>
      <w:r>
        <w:rPr>
          <w:rFonts w:ascii="Arial" w:hAnsi="Arial"/>
        </w:rPr>
        <w:t xml:space="preserve"> стол</w:t>
      </w:r>
      <w:r w:rsidR="00815CC8">
        <w:rPr>
          <w:rFonts w:ascii="Arial" w:hAnsi="Arial"/>
        </w:rPr>
        <w:t>ам</w:t>
      </w:r>
      <w:r>
        <w:rPr>
          <w:rFonts w:ascii="Arial" w:hAnsi="Arial"/>
        </w:rPr>
        <w:t>, и соответствующи</w:t>
      </w:r>
      <w:r w:rsidR="00815CC8">
        <w:rPr>
          <w:rFonts w:ascii="Arial" w:hAnsi="Arial"/>
        </w:rPr>
        <w:t>е</w:t>
      </w:r>
      <w:r>
        <w:rPr>
          <w:rFonts w:ascii="Arial" w:hAnsi="Arial"/>
        </w:rPr>
        <w:t xml:space="preserve"> докладчик</w:t>
      </w:r>
      <w:r w:rsidR="00815CC8">
        <w:rPr>
          <w:rFonts w:ascii="Arial" w:hAnsi="Arial"/>
        </w:rPr>
        <w:t>и</w:t>
      </w:r>
      <w:r>
        <w:rPr>
          <w:rFonts w:ascii="Arial" w:hAnsi="Arial"/>
        </w:rPr>
        <w:t xml:space="preserve"> представля</w:t>
      </w:r>
      <w:r w:rsidR="00815CC8">
        <w:rPr>
          <w:rFonts w:ascii="Arial" w:hAnsi="Arial"/>
        </w:rPr>
        <w:t>ю</w:t>
      </w:r>
      <w:r>
        <w:rPr>
          <w:rFonts w:ascii="Arial" w:hAnsi="Arial"/>
        </w:rPr>
        <w:t>т результаты обсуждения (20 мин.: по 5 мин. на кажд</w:t>
      </w:r>
      <w:r w:rsidR="00815CC8">
        <w:rPr>
          <w:rFonts w:ascii="Arial" w:hAnsi="Arial"/>
        </w:rPr>
        <w:t>ого</w:t>
      </w:r>
      <w:r>
        <w:rPr>
          <w:rFonts w:ascii="Arial" w:hAnsi="Arial"/>
        </w:rPr>
        <w:t>).</w:t>
      </w:r>
    </w:p>
    <w:p w14:paraId="4E4ACA2F" w14:textId="77777777" w:rsidR="006D2A21" w:rsidRPr="00CF08C2" w:rsidRDefault="006D2A21" w:rsidP="00CF08C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>Подведение итогов и оценка работы групп. Рекомендации по возможному ее улучшению (5 мин.).</w:t>
      </w:r>
    </w:p>
    <w:p w14:paraId="263B5CA5" w14:textId="77777777" w:rsidR="006D2A21" w:rsidRPr="00CF08C2" w:rsidRDefault="006D2A21" w:rsidP="00CF08C2">
      <w:pPr>
        <w:pStyle w:val="ListParagraph"/>
        <w:tabs>
          <w:tab w:val="left" w:pos="720"/>
        </w:tabs>
        <w:rPr>
          <w:rFonts w:ascii="Arial" w:hAnsi="Arial" w:cs="Arial"/>
          <w:bCs/>
        </w:rPr>
      </w:pPr>
    </w:p>
    <w:p w14:paraId="4E5DEB2D" w14:textId="77777777" w:rsidR="006D2A21" w:rsidRPr="00CF08C2" w:rsidRDefault="006D2A21" w:rsidP="00CF08C2">
      <w:pPr>
        <w:spacing w:before="120"/>
        <w:rPr>
          <w:rFonts w:ascii="Arial" w:hAnsi="Arial" w:cs="Arial"/>
          <w:iCs/>
          <w:color w:val="000000"/>
          <w:u w:val="single"/>
        </w:rPr>
      </w:pPr>
    </w:p>
    <w:sectPr w:rsidR="006D2A21" w:rsidRPr="00CF08C2" w:rsidSect="009816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360E4" w14:textId="77777777" w:rsidR="00247800" w:rsidRDefault="00247800">
      <w:r>
        <w:separator/>
      </w:r>
    </w:p>
  </w:endnote>
  <w:endnote w:type="continuationSeparator" w:id="0">
    <w:p w14:paraId="57FF96B8" w14:textId="77777777" w:rsidR="00247800" w:rsidRDefault="0024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A4C85" w14:textId="77777777" w:rsidR="00A92FC9" w:rsidRDefault="00A92FC9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364D27" w14:textId="77777777" w:rsidR="00A92FC9" w:rsidRDefault="00A92FC9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1BBD8" w14:textId="77777777" w:rsidR="00A92FC9" w:rsidRPr="005526DF" w:rsidRDefault="00A92FC9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264694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14:paraId="1FF04223" w14:textId="77777777" w:rsidR="00A92FC9" w:rsidRPr="00CC4696" w:rsidRDefault="00A92FC9" w:rsidP="00FE6D4D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843B" w14:textId="77777777" w:rsidR="00A92FC9" w:rsidRDefault="00A92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D0AEF" w14:textId="77777777" w:rsidR="00247800" w:rsidRDefault="00247800">
      <w:r>
        <w:separator/>
      </w:r>
    </w:p>
  </w:footnote>
  <w:footnote w:type="continuationSeparator" w:id="0">
    <w:p w14:paraId="0A61B099" w14:textId="77777777" w:rsidR="00247800" w:rsidRDefault="00247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34BE9" w14:textId="77777777" w:rsidR="00A92FC9" w:rsidRDefault="00A92F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9B2C9" w14:textId="77777777" w:rsidR="00A92FC9" w:rsidRPr="00E0544F" w:rsidRDefault="00A92FC9" w:rsidP="001400F7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4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9B8ED" w14:textId="77777777" w:rsidR="00A92FC9" w:rsidRDefault="00A92FC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2624"/>
    <w:multiLevelType w:val="hybridMultilevel"/>
    <w:tmpl w:val="E5489AF0"/>
    <w:lvl w:ilvl="0" w:tplc="6AA4A2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BE92A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B62B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BC1B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74B5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50CB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B89A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DABD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80B8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A4547"/>
    <w:multiLevelType w:val="hybridMultilevel"/>
    <w:tmpl w:val="58F899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5DCF"/>
    <w:multiLevelType w:val="hybridMultilevel"/>
    <w:tmpl w:val="3D126432"/>
    <w:lvl w:ilvl="0" w:tplc="34A85B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024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2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40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1ED6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870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0E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E3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C9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C4079"/>
    <w:multiLevelType w:val="hybridMultilevel"/>
    <w:tmpl w:val="D14A8F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214DF4"/>
    <w:multiLevelType w:val="hybridMultilevel"/>
    <w:tmpl w:val="A75C0C5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82111"/>
    <w:multiLevelType w:val="hybridMultilevel"/>
    <w:tmpl w:val="72024BC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1D24A02"/>
    <w:multiLevelType w:val="hybridMultilevel"/>
    <w:tmpl w:val="1634136E"/>
    <w:lvl w:ilvl="0" w:tplc="A0AC5E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AF02A8"/>
    <w:multiLevelType w:val="hybridMultilevel"/>
    <w:tmpl w:val="474C947C"/>
    <w:lvl w:ilvl="0" w:tplc="040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4C2C6C08"/>
    <w:multiLevelType w:val="hybridMultilevel"/>
    <w:tmpl w:val="D25A68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70531CB"/>
    <w:multiLevelType w:val="hybridMultilevel"/>
    <w:tmpl w:val="E58E3C98"/>
    <w:lvl w:ilvl="0" w:tplc="06D432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C6E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A011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2BAB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E19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2E5E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167C4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12C8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8086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075E17"/>
    <w:multiLevelType w:val="hybridMultilevel"/>
    <w:tmpl w:val="7E38D09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E1165"/>
    <w:multiLevelType w:val="hybridMultilevel"/>
    <w:tmpl w:val="FA3EAE16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73BE16BB"/>
    <w:multiLevelType w:val="hybridMultilevel"/>
    <w:tmpl w:val="25908630"/>
    <w:lvl w:ilvl="0" w:tplc="B702776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0"/>
  </w:num>
  <w:num w:numId="4">
    <w:abstractNumId w:val="14"/>
  </w:num>
  <w:num w:numId="5">
    <w:abstractNumId w:val="11"/>
  </w:num>
  <w:num w:numId="6">
    <w:abstractNumId w:val="15"/>
  </w:num>
  <w:num w:numId="7">
    <w:abstractNumId w:val="4"/>
  </w:num>
  <w:num w:numId="8">
    <w:abstractNumId w:val="17"/>
  </w:num>
  <w:num w:numId="9">
    <w:abstractNumId w:val="20"/>
  </w:num>
  <w:num w:numId="10">
    <w:abstractNumId w:val="12"/>
  </w:num>
  <w:num w:numId="11">
    <w:abstractNumId w:val="5"/>
  </w:num>
  <w:num w:numId="12">
    <w:abstractNumId w:val="3"/>
  </w:num>
  <w:num w:numId="13">
    <w:abstractNumId w:val="1"/>
  </w:num>
  <w:num w:numId="14">
    <w:abstractNumId w:val="7"/>
  </w:num>
  <w:num w:numId="15">
    <w:abstractNumId w:val="16"/>
  </w:num>
  <w:num w:numId="16">
    <w:abstractNumId w:val="8"/>
  </w:num>
  <w:num w:numId="17">
    <w:abstractNumId w:val="9"/>
  </w:num>
  <w:num w:numId="18">
    <w:abstractNumId w:val="2"/>
  </w:num>
  <w:num w:numId="19">
    <w:abstractNumId w:val="13"/>
  </w:num>
  <w:num w:numId="20">
    <w:abstractNumId w:val="18"/>
  </w:num>
  <w:num w:numId="21">
    <w:abstractNumId w:val="10"/>
  </w:num>
  <w:num w:numId="22">
    <w:abstractNumId w:val="19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10653"/>
    <w:rsid w:val="00021E34"/>
    <w:rsid w:val="00022250"/>
    <w:rsid w:val="0002316C"/>
    <w:rsid w:val="00024964"/>
    <w:rsid w:val="0002527E"/>
    <w:rsid w:val="00047B3A"/>
    <w:rsid w:val="0006454E"/>
    <w:rsid w:val="00080842"/>
    <w:rsid w:val="00081EE2"/>
    <w:rsid w:val="00086549"/>
    <w:rsid w:val="00094713"/>
    <w:rsid w:val="000A0B75"/>
    <w:rsid w:val="000A23A0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00F7"/>
    <w:rsid w:val="0014409C"/>
    <w:rsid w:val="0016135F"/>
    <w:rsid w:val="00167963"/>
    <w:rsid w:val="001751C9"/>
    <w:rsid w:val="0018795A"/>
    <w:rsid w:val="00192B55"/>
    <w:rsid w:val="00193191"/>
    <w:rsid w:val="001A4124"/>
    <w:rsid w:val="001A4171"/>
    <w:rsid w:val="001A5449"/>
    <w:rsid w:val="001B5212"/>
    <w:rsid w:val="001B7CFB"/>
    <w:rsid w:val="001D0F8F"/>
    <w:rsid w:val="001D747D"/>
    <w:rsid w:val="001E5FF5"/>
    <w:rsid w:val="001E73C9"/>
    <w:rsid w:val="00206DED"/>
    <w:rsid w:val="002106EA"/>
    <w:rsid w:val="002320AB"/>
    <w:rsid w:val="00235CD0"/>
    <w:rsid w:val="00240BC0"/>
    <w:rsid w:val="00241835"/>
    <w:rsid w:val="00246C90"/>
    <w:rsid w:val="00247800"/>
    <w:rsid w:val="00255599"/>
    <w:rsid w:val="00255E26"/>
    <w:rsid w:val="00262699"/>
    <w:rsid w:val="00264694"/>
    <w:rsid w:val="00264897"/>
    <w:rsid w:val="002675BF"/>
    <w:rsid w:val="00267D8F"/>
    <w:rsid w:val="00271066"/>
    <w:rsid w:val="00274B90"/>
    <w:rsid w:val="002811E1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E165F"/>
    <w:rsid w:val="002E1A15"/>
    <w:rsid w:val="002F37FB"/>
    <w:rsid w:val="002F6C94"/>
    <w:rsid w:val="002F79AD"/>
    <w:rsid w:val="003014F5"/>
    <w:rsid w:val="00302DAD"/>
    <w:rsid w:val="0030552B"/>
    <w:rsid w:val="00317326"/>
    <w:rsid w:val="00320BC1"/>
    <w:rsid w:val="003348FB"/>
    <w:rsid w:val="0033601D"/>
    <w:rsid w:val="00336311"/>
    <w:rsid w:val="00344406"/>
    <w:rsid w:val="00347CF5"/>
    <w:rsid w:val="00355338"/>
    <w:rsid w:val="00355BFD"/>
    <w:rsid w:val="0035600C"/>
    <w:rsid w:val="00356C3D"/>
    <w:rsid w:val="0036253A"/>
    <w:rsid w:val="003640D1"/>
    <w:rsid w:val="00373776"/>
    <w:rsid w:val="003841DB"/>
    <w:rsid w:val="003919F5"/>
    <w:rsid w:val="00394508"/>
    <w:rsid w:val="003A1DA1"/>
    <w:rsid w:val="003A66DA"/>
    <w:rsid w:val="003B2611"/>
    <w:rsid w:val="003B3146"/>
    <w:rsid w:val="003C402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3B67"/>
    <w:rsid w:val="003E482A"/>
    <w:rsid w:val="003F5FED"/>
    <w:rsid w:val="003F7A4B"/>
    <w:rsid w:val="003F7DAE"/>
    <w:rsid w:val="00401CA6"/>
    <w:rsid w:val="00406A81"/>
    <w:rsid w:val="00413D74"/>
    <w:rsid w:val="004172A6"/>
    <w:rsid w:val="0042063C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86924"/>
    <w:rsid w:val="00497057"/>
    <w:rsid w:val="00497C8F"/>
    <w:rsid w:val="004A6F2B"/>
    <w:rsid w:val="004C24BF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48A"/>
    <w:rsid w:val="00504BD1"/>
    <w:rsid w:val="005148F4"/>
    <w:rsid w:val="005216CB"/>
    <w:rsid w:val="00531E04"/>
    <w:rsid w:val="00534E2B"/>
    <w:rsid w:val="00545C67"/>
    <w:rsid w:val="005526DF"/>
    <w:rsid w:val="005529C6"/>
    <w:rsid w:val="00554A04"/>
    <w:rsid w:val="00555CF7"/>
    <w:rsid w:val="005644DA"/>
    <w:rsid w:val="0057291B"/>
    <w:rsid w:val="005747A7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1224"/>
    <w:rsid w:val="00605A5E"/>
    <w:rsid w:val="00623EA1"/>
    <w:rsid w:val="00642E23"/>
    <w:rsid w:val="006432C5"/>
    <w:rsid w:val="00646A99"/>
    <w:rsid w:val="00646F24"/>
    <w:rsid w:val="00647373"/>
    <w:rsid w:val="00647806"/>
    <w:rsid w:val="00651285"/>
    <w:rsid w:val="00654223"/>
    <w:rsid w:val="0066627D"/>
    <w:rsid w:val="00667BFF"/>
    <w:rsid w:val="00670F6C"/>
    <w:rsid w:val="006734F5"/>
    <w:rsid w:val="00674EDF"/>
    <w:rsid w:val="0069180E"/>
    <w:rsid w:val="006929CF"/>
    <w:rsid w:val="006A5012"/>
    <w:rsid w:val="006A62ED"/>
    <w:rsid w:val="006B5BDD"/>
    <w:rsid w:val="006C12FD"/>
    <w:rsid w:val="006C284E"/>
    <w:rsid w:val="006C5F73"/>
    <w:rsid w:val="006D1CC6"/>
    <w:rsid w:val="006D1F4C"/>
    <w:rsid w:val="006D2A21"/>
    <w:rsid w:val="006D6AA8"/>
    <w:rsid w:val="006D7AB7"/>
    <w:rsid w:val="006E46F0"/>
    <w:rsid w:val="006F5AEE"/>
    <w:rsid w:val="006F6166"/>
    <w:rsid w:val="00700658"/>
    <w:rsid w:val="007039CF"/>
    <w:rsid w:val="00704CCD"/>
    <w:rsid w:val="007059B8"/>
    <w:rsid w:val="007117C5"/>
    <w:rsid w:val="00713354"/>
    <w:rsid w:val="00714E6D"/>
    <w:rsid w:val="007375D9"/>
    <w:rsid w:val="007448F1"/>
    <w:rsid w:val="00745A9E"/>
    <w:rsid w:val="007522AB"/>
    <w:rsid w:val="0075548F"/>
    <w:rsid w:val="007567B4"/>
    <w:rsid w:val="007574A4"/>
    <w:rsid w:val="00771A78"/>
    <w:rsid w:val="007764E1"/>
    <w:rsid w:val="00781A66"/>
    <w:rsid w:val="00783106"/>
    <w:rsid w:val="007955F2"/>
    <w:rsid w:val="007B472D"/>
    <w:rsid w:val="007C3BF5"/>
    <w:rsid w:val="007D3D37"/>
    <w:rsid w:val="007E06A5"/>
    <w:rsid w:val="007E0E18"/>
    <w:rsid w:val="007E6059"/>
    <w:rsid w:val="007F05EE"/>
    <w:rsid w:val="007F1AD9"/>
    <w:rsid w:val="007F4CEF"/>
    <w:rsid w:val="00803651"/>
    <w:rsid w:val="008039AF"/>
    <w:rsid w:val="00805916"/>
    <w:rsid w:val="008064E4"/>
    <w:rsid w:val="00812472"/>
    <w:rsid w:val="00815CC8"/>
    <w:rsid w:val="00822E0A"/>
    <w:rsid w:val="00837961"/>
    <w:rsid w:val="00841C65"/>
    <w:rsid w:val="00851AD7"/>
    <w:rsid w:val="00857E78"/>
    <w:rsid w:val="0086691A"/>
    <w:rsid w:val="00880330"/>
    <w:rsid w:val="0088150F"/>
    <w:rsid w:val="0088261C"/>
    <w:rsid w:val="00883F0D"/>
    <w:rsid w:val="008844AC"/>
    <w:rsid w:val="008916BB"/>
    <w:rsid w:val="00895B6A"/>
    <w:rsid w:val="008A64B8"/>
    <w:rsid w:val="008A7C52"/>
    <w:rsid w:val="008B3648"/>
    <w:rsid w:val="008B5695"/>
    <w:rsid w:val="008B7C96"/>
    <w:rsid w:val="008C2FF0"/>
    <w:rsid w:val="008C6CE1"/>
    <w:rsid w:val="008D0133"/>
    <w:rsid w:val="008D576C"/>
    <w:rsid w:val="008E0CEE"/>
    <w:rsid w:val="008E3AB1"/>
    <w:rsid w:val="008E3B6C"/>
    <w:rsid w:val="008E5CA4"/>
    <w:rsid w:val="008E6CE0"/>
    <w:rsid w:val="008F497D"/>
    <w:rsid w:val="008F52B6"/>
    <w:rsid w:val="008F5462"/>
    <w:rsid w:val="00904F93"/>
    <w:rsid w:val="00905B19"/>
    <w:rsid w:val="00905FF5"/>
    <w:rsid w:val="00934FF9"/>
    <w:rsid w:val="009351FA"/>
    <w:rsid w:val="0093692E"/>
    <w:rsid w:val="00941817"/>
    <w:rsid w:val="00943FCA"/>
    <w:rsid w:val="00957CF4"/>
    <w:rsid w:val="009635C8"/>
    <w:rsid w:val="009710E2"/>
    <w:rsid w:val="0097310C"/>
    <w:rsid w:val="009816E4"/>
    <w:rsid w:val="00981CB0"/>
    <w:rsid w:val="009879E0"/>
    <w:rsid w:val="00991846"/>
    <w:rsid w:val="009B0017"/>
    <w:rsid w:val="009B281E"/>
    <w:rsid w:val="009B3196"/>
    <w:rsid w:val="009C3560"/>
    <w:rsid w:val="009C4239"/>
    <w:rsid w:val="009C4E47"/>
    <w:rsid w:val="009C583D"/>
    <w:rsid w:val="009D1DBD"/>
    <w:rsid w:val="009E14E0"/>
    <w:rsid w:val="009E4D17"/>
    <w:rsid w:val="009E587A"/>
    <w:rsid w:val="00A038FA"/>
    <w:rsid w:val="00A03E2A"/>
    <w:rsid w:val="00A13AF6"/>
    <w:rsid w:val="00A16520"/>
    <w:rsid w:val="00A2229E"/>
    <w:rsid w:val="00A2298A"/>
    <w:rsid w:val="00A35182"/>
    <w:rsid w:val="00A35BE5"/>
    <w:rsid w:val="00A3680A"/>
    <w:rsid w:val="00A51B15"/>
    <w:rsid w:val="00A54448"/>
    <w:rsid w:val="00A56CC7"/>
    <w:rsid w:val="00A63253"/>
    <w:rsid w:val="00A6337A"/>
    <w:rsid w:val="00A70E54"/>
    <w:rsid w:val="00A81F4C"/>
    <w:rsid w:val="00A92FC9"/>
    <w:rsid w:val="00A9365A"/>
    <w:rsid w:val="00AA0EA0"/>
    <w:rsid w:val="00AA3C49"/>
    <w:rsid w:val="00AB7EDF"/>
    <w:rsid w:val="00AC0645"/>
    <w:rsid w:val="00AC109B"/>
    <w:rsid w:val="00AD3D67"/>
    <w:rsid w:val="00AE4EBC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75AF3"/>
    <w:rsid w:val="00B77FDE"/>
    <w:rsid w:val="00B82C11"/>
    <w:rsid w:val="00B871FF"/>
    <w:rsid w:val="00B96A3A"/>
    <w:rsid w:val="00BA0993"/>
    <w:rsid w:val="00BA2624"/>
    <w:rsid w:val="00BA3D38"/>
    <w:rsid w:val="00BA4130"/>
    <w:rsid w:val="00BB4FEE"/>
    <w:rsid w:val="00BB5158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0696F"/>
    <w:rsid w:val="00C14061"/>
    <w:rsid w:val="00C15F8C"/>
    <w:rsid w:val="00C35173"/>
    <w:rsid w:val="00C3677B"/>
    <w:rsid w:val="00C3680F"/>
    <w:rsid w:val="00C47CB1"/>
    <w:rsid w:val="00C56DA3"/>
    <w:rsid w:val="00C606F3"/>
    <w:rsid w:val="00C82F70"/>
    <w:rsid w:val="00C843F0"/>
    <w:rsid w:val="00C96806"/>
    <w:rsid w:val="00C96E8A"/>
    <w:rsid w:val="00C973DE"/>
    <w:rsid w:val="00C9799B"/>
    <w:rsid w:val="00CB1829"/>
    <w:rsid w:val="00CB2E71"/>
    <w:rsid w:val="00CB2FD2"/>
    <w:rsid w:val="00CB36B4"/>
    <w:rsid w:val="00CB4552"/>
    <w:rsid w:val="00CB5C41"/>
    <w:rsid w:val="00CB7425"/>
    <w:rsid w:val="00CB7C61"/>
    <w:rsid w:val="00CC1343"/>
    <w:rsid w:val="00CC2B46"/>
    <w:rsid w:val="00CC353E"/>
    <w:rsid w:val="00CC4696"/>
    <w:rsid w:val="00CC53B0"/>
    <w:rsid w:val="00CD4264"/>
    <w:rsid w:val="00CE1253"/>
    <w:rsid w:val="00CE3DAA"/>
    <w:rsid w:val="00CE45ED"/>
    <w:rsid w:val="00CE54B9"/>
    <w:rsid w:val="00CF08C2"/>
    <w:rsid w:val="00CF1DE1"/>
    <w:rsid w:val="00CF7AD0"/>
    <w:rsid w:val="00D007FC"/>
    <w:rsid w:val="00D02604"/>
    <w:rsid w:val="00D10B30"/>
    <w:rsid w:val="00D16E1F"/>
    <w:rsid w:val="00D27C54"/>
    <w:rsid w:val="00D3132D"/>
    <w:rsid w:val="00D314E4"/>
    <w:rsid w:val="00D35A55"/>
    <w:rsid w:val="00D36637"/>
    <w:rsid w:val="00D372CD"/>
    <w:rsid w:val="00D46501"/>
    <w:rsid w:val="00D557A8"/>
    <w:rsid w:val="00D57AAB"/>
    <w:rsid w:val="00D6510B"/>
    <w:rsid w:val="00D651C7"/>
    <w:rsid w:val="00D760B7"/>
    <w:rsid w:val="00D80C4F"/>
    <w:rsid w:val="00D81667"/>
    <w:rsid w:val="00D81AE7"/>
    <w:rsid w:val="00D87DB5"/>
    <w:rsid w:val="00D9705D"/>
    <w:rsid w:val="00DB22C9"/>
    <w:rsid w:val="00DC28DF"/>
    <w:rsid w:val="00DC7CA9"/>
    <w:rsid w:val="00DD103E"/>
    <w:rsid w:val="00DD5063"/>
    <w:rsid w:val="00DD6F66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534E4"/>
    <w:rsid w:val="00E55D93"/>
    <w:rsid w:val="00E577A7"/>
    <w:rsid w:val="00E652AC"/>
    <w:rsid w:val="00E675C3"/>
    <w:rsid w:val="00E70764"/>
    <w:rsid w:val="00E8172A"/>
    <w:rsid w:val="00E928F7"/>
    <w:rsid w:val="00E96686"/>
    <w:rsid w:val="00EA7491"/>
    <w:rsid w:val="00EB1FEE"/>
    <w:rsid w:val="00EB36D8"/>
    <w:rsid w:val="00EC17B7"/>
    <w:rsid w:val="00ED0502"/>
    <w:rsid w:val="00ED16F3"/>
    <w:rsid w:val="00ED1D63"/>
    <w:rsid w:val="00EE0426"/>
    <w:rsid w:val="00EE25EC"/>
    <w:rsid w:val="00EF3341"/>
    <w:rsid w:val="00F03B06"/>
    <w:rsid w:val="00F11DC0"/>
    <w:rsid w:val="00F20A86"/>
    <w:rsid w:val="00F21CA0"/>
    <w:rsid w:val="00F327BB"/>
    <w:rsid w:val="00F35B6D"/>
    <w:rsid w:val="00F416E9"/>
    <w:rsid w:val="00F42A27"/>
    <w:rsid w:val="00F4406A"/>
    <w:rsid w:val="00F44D70"/>
    <w:rsid w:val="00F524CB"/>
    <w:rsid w:val="00F6322D"/>
    <w:rsid w:val="00F65595"/>
    <w:rsid w:val="00F65971"/>
    <w:rsid w:val="00F65E70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C12A9"/>
    <w:rsid w:val="00FD5840"/>
    <w:rsid w:val="00FD63A9"/>
    <w:rsid w:val="00FD7D16"/>
    <w:rsid w:val="00FE6D4D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97C72"/>
  <w15:docId w15:val="{4455BEC4-536B-4856-9064-DE4D6E4D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ghtList-Accent6">
    <w:name w:val="Light List Accent 6"/>
    <w:basedOn w:val="Table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9731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1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10C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10C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82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1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B977D-D48B-4C27-8A51-B7618B4EE0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596476-FEFB-44DB-B32E-70A07D53F34F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56558B-003E-4AB4-94F5-645F30210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872A4D-92CA-4536-8BFB-19B54354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Janina Arsenjeva</cp:lastModifiedBy>
  <cp:revision>2</cp:revision>
  <cp:lastPrinted>2010-05-12T16:49:00Z</cp:lastPrinted>
  <dcterms:created xsi:type="dcterms:W3CDTF">2015-09-29T15:23:00Z</dcterms:created>
  <dcterms:modified xsi:type="dcterms:W3CDTF">2015-09-29T15:23:00Z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